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413" w:rsidRDefault="007C2413" w:rsidP="007C2413">
      <w:pPr>
        <w:rPr>
          <w:rStyle w:val="a3"/>
          <w:rFonts w:ascii="Roboto" w:hAnsi="Roboto"/>
          <w:color w:val="000000"/>
          <w:shd w:val="clear" w:color="auto" w:fill="FFFFFF"/>
        </w:rPr>
      </w:pPr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1CFCDE5D" wp14:editId="2BEB5CE5">
            <wp:simplePos x="0" y="0"/>
            <wp:positionH relativeFrom="margin">
              <wp:posOffset>2162175</wp:posOffset>
            </wp:positionH>
            <wp:positionV relativeFrom="paragraph">
              <wp:posOffset>-495935</wp:posOffset>
            </wp:positionV>
            <wp:extent cx="1002665" cy="690880"/>
            <wp:effectExtent l="0" t="0" r="0" b="0"/>
            <wp:wrapNone/>
            <wp:docPr id="35" name="Рисунок 35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2413" w:rsidRPr="00650EF1" w:rsidRDefault="007C2413" w:rsidP="007C2413">
      <w:ins w:id="0" w:author="Unknown">
        <w:r>
          <w:rPr>
            <w:rStyle w:val="a3"/>
            <w:rFonts w:ascii="Roboto" w:hAnsi="Roboto"/>
            <w:color w:val="000000"/>
            <w:shd w:val="clear" w:color="auto" w:fill="FFFFFF"/>
          </w:rPr>
          <w:t>ЧТО ДЕЛАТЬ, ЕСЛИ НЕ ДОЗВОНИЛИСЬ НА «ГОРЯЧУЮ ЛИНИЮ»?</w:t>
        </w:r>
      </w:ins>
      <w:r>
        <w:rPr>
          <w:rFonts w:ascii="Roboto" w:hAnsi="Roboto"/>
          <w:color w:val="000000"/>
          <w:shd w:val="clear" w:color="auto" w:fill="FFFFFF"/>
        </w:rPr>
        <w:t>   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  <w:shd w:val="clear" w:color="auto" w:fill="FFFFFF"/>
        </w:rPr>
        <w:t xml:space="preserve">Телефон горячей линии Фонда капремонта </w:t>
      </w:r>
      <w:hyperlink r:id="rId5" w:history="1">
        <w:r>
          <w:rPr>
            <w:rStyle w:val="a3"/>
            <w:rFonts w:ascii="Roboto" w:hAnsi="Roboto"/>
            <w:color w:val="0000FF"/>
            <w:shd w:val="clear" w:color="auto" w:fill="FFFFFF"/>
          </w:rPr>
          <w:t>8(800)600-03-57</w:t>
        </w:r>
      </w:hyperlink>
      <w:r>
        <w:rPr>
          <w:rFonts w:ascii="Roboto" w:hAnsi="Roboto"/>
          <w:color w:val="000000"/>
          <w:shd w:val="clear" w:color="auto" w:fill="FFFFFF"/>
        </w:rPr>
        <w:t> в настоящее время оснащен функцией автоответчика.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  <w:shd w:val="clear" w:color="auto" w:fill="FFFFFF"/>
        </w:rPr>
        <w:t xml:space="preserve">В случае, если Вы слышите гудки («никто не отвечает»), это означает, что на момент поступления Вашего звонка оператор горячей линии занят обработкой ранее поступившего звонка, находится в процессе разговора и </w:t>
      </w:r>
      <w:r>
        <w:rPr>
          <w:rStyle w:val="a3"/>
          <w:rFonts w:ascii="Roboto" w:hAnsi="Roboto"/>
          <w:color w:val="000000"/>
          <w:shd w:val="clear" w:color="auto" w:fill="FFFFFF"/>
        </w:rPr>
        <w:t>Вам необходимо дождаться ответа оператора или перезвонить позднее.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Style w:val="a3"/>
          <w:rFonts w:ascii="Roboto" w:hAnsi="Roboto"/>
          <w:color w:val="000000"/>
          <w:shd w:val="clear" w:color="auto" w:fill="FFFFFF"/>
        </w:rPr>
        <w:t xml:space="preserve">Также, узнать ответ на интересующий вопрос Вы можете: </w:t>
      </w:r>
    </w:p>
    <w:p w:rsidR="007C2413" w:rsidRPr="00650EF1" w:rsidRDefault="007C2413" w:rsidP="007C2413">
      <w:pPr>
        <w:rPr>
          <w:rFonts w:ascii="Times New Roman" w:hAnsi="Times New Roman"/>
        </w:rPr>
      </w:pPr>
      <w:r>
        <w:t xml:space="preserve">- </w:t>
      </w:r>
      <w:hyperlink r:id="rId6" w:tgtFrame="_blank" w:tooltip="https://lk034.eisgkh.ru/index.htm" w:history="1">
        <w:r>
          <w:rPr>
            <w:rStyle w:val="a3"/>
            <w:rFonts w:ascii="Roboto" w:hAnsi="Roboto"/>
            <w:color w:val="0000FF"/>
            <w:shd w:val="clear" w:color="auto" w:fill="FFFFFF"/>
          </w:rPr>
          <w:t>В</w:t>
        </w:r>
      </w:hyperlink>
      <w:hyperlink r:id="rId7" w:tgtFrame="_blank" w:tooltip="https://lk034.eisgkh.ru/index.htm" w:history="1">
        <w:r>
          <w:rPr>
            <w:rStyle w:val="a4"/>
            <w:rFonts w:ascii="Roboto" w:hAnsi="Roboto"/>
            <w:shd w:val="clear" w:color="auto" w:fill="FFFFFF"/>
          </w:rPr>
          <w:t> </w:t>
        </w:r>
      </w:hyperlink>
      <w:hyperlink r:id="rId8" w:tgtFrame="_blank" w:tooltip="https://lk034.eisgkh.ru/index.htm" w:history="1">
        <w:r>
          <w:rPr>
            <w:rStyle w:val="a3"/>
            <w:rFonts w:ascii="Roboto" w:hAnsi="Roboto"/>
            <w:color w:val="0000FF"/>
            <w:shd w:val="clear" w:color="auto" w:fill="FFFFFF"/>
          </w:rPr>
          <w:t>«Личном кабинете»</w:t>
        </w:r>
      </w:hyperlink>
      <w:r>
        <w:rPr>
          <w:rFonts w:ascii="Roboto" w:hAnsi="Roboto"/>
          <w:color w:val="000000"/>
          <w:shd w:val="clear" w:color="auto" w:fill="FFFFFF"/>
        </w:rPr>
        <w:t> можно получить информацию о намеч</w:t>
      </w:r>
      <w:bookmarkStart w:id="1" w:name="_GoBack"/>
      <w:bookmarkEnd w:id="1"/>
      <w:r>
        <w:rPr>
          <w:rFonts w:ascii="Roboto" w:hAnsi="Roboto"/>
          <w:color w:val="000000"/>
          <w:shd w:val="clear" w:color="auto" w:fill="FFFFFF"/>
        </w:rPr>
        <w:t xml:space="preserve">енных по вашему дому работах, сроках их проведения, о том, когда был открыт лицевой счет на дом и сколько уже накоплено средств на счету. </w:t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</w:rPr>
        <w:br/>
      </w:r>
      <w:r>
        <w:rPr>
          <w:rFonts w:ascii="Roboto" w:hAnsi="Roboto"/>
          <w:color w:val="000000"/>
          <w:shd w:val="clear" w:color="auto" w:fill="FFFFFF"/>
        </w:rPr>
        <w:t>Также, «Личный кабинет» дает возможность собственнику самостоятельно сформировать или распечатать платежный документ, а также внести оплату по взносам на капремонт.</w:t>
      </w:r>
    </w:p>
    <w:p w:rsidR="007C2413" w:rsidRPr="00650EF1" w:rsidRDefault="007C2413" w:rsidP="007C2413">
      <w:pPr>
        <w:rPr>
          <w:rFonts w:ascii="Times New Roman" w:hAnsi="Times New Roman"/>
        </w:rPr>
      </w:pPr>
      <w:r>
        <w:rPr>
          <w:rFonts w:ascii="Roboto" w:hAnsi="Roboto"/>
          <w:color w:val="000000"/>
          <w:shd w:val="clear" w:color="auto" w:fill="FFFFFF"/>
        </w:rPr>
        <w:t xml:space="preserve">- Направив </w:t>
      </w:r>
      <w:r>
        <w:rPr>
          <w:rStyle w:val="a3"/>
          <w:rFonts w:ascii="Roboto" w:hAnsi="Roboto"/>
          <w:color w:val="000000"/>
          <w:shd w:val="clear" w:color="auto" w:fill="FFFFFF"/>
        </w:rPr>
        <w:t>письменное обращение</w:t>
      </w:r>
      <w:r>
        <w:rPr>
          <w:rFonts w:ascii="Roboto" w:hAnsi="Roboto"/>
          <w:color w:val="000000"/>
          <w:shd w:val="clear" w:color="auto" w:fill="FFFFFF"/>
        </w:rPr>
        <w:t> по адресу: 400074, г. Волгоград, ул. Козловская, д. 32а.</w:t>
      </w:r>
    </w:p>
    <w:p w:rsidR="007C2413" w:rsidRPr="00650EF1" w:rsidRDefault="007C2413" w:rsidP="007C2413">
      <w:pPr>
        <w:rPr>
          <w:rFonts w:ascii="Times New Roman" w:hAnsi="Times New Roman"/>
        </w:rPr>
      </w:pPr>
      <w:r>
        <w:rPr>
          <w:rFonts w:ascii="Roboto" w:hAnsi="Roboto"/>
          <w:color w:val="000000"/>
          <w:shd w:val="clear" w:color="auto" w:fill="FFFFFF"/>
        </w:rPr>
        <w:t xml:space="preserve">- Написав </w:t>
      </w:r>
      <w:r>
        <w:rPr>
          <w:rStyle w:val="a3"/>
          <w:rFonts w:ascii="Roboto" w:hAnsi="Roboto"/>
          <w:color w:val="000000"/>
          <w:shd w:val="clear" w:color="auto" w:fill="FFFFFF"/>
        </w:rPr>
        <w:t>электронное обращение</w:t>
      </w:r>
      <w:r>
        <w:rPr>
          <w:rFonts w:ascii="Roboto" w:hAnsi="Roboto"/>
          <w:color w:val="000000"/>
          <w:shd w:val="clear" w:color="auto" w:fill="FFFFFF"/>
        </w:rPr>
        <w:t xml:space="preserve"> по адресу: </w:t>
      </w:r>
      <w:r>
        <w:fldChar w:fldCharType="begin"/>
      </w:r>
      <w:r>
        <w:instrText xml:space="preserve"> HYPERLINK "mailto:kapremont@volganet.ru" \t "_blank" </w:instrText>
      </w:r>
      <w:r>
        <w:fldChar w:fldCharType="separate"/>
      </w:r>
      <w:ins w:id="2" w:author="Unknown">
        <w:r>
          <w:rPr>
            <w:rStyle w:val="a3"/>
            <w:rFonts w:ascii="Roboto" w:hAnsi="Roboto"/>
            <w:color w:val="0000FF"/>
            <w:shd w:val="clear" w:color="auto" w:fill="FFFFFF"/>
          </w:rPr>
          <w:t>kapremont@volganet.ru</w:t>
        </w:r>
      </w:ins>
      <w:r>
        <w:fldChar w:fldCharType="end"/>
      </w:r>
    </w:p>
    <w:p w:rsidR="007C2413" w:rsidRDefault="007C2413" w:rsidP="007C2413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Style w:val="a3"/>
          <w:rFonts w:ascii="Roboto" w:hAnsi="Roboto"/>
          <w:color w:val="000000"/>
          <w:shd w:val="clear" w:color="auto" w:fill="FFFFFF"/>
        </w:rPr>
        <w:t xml:space="preserve">- Придя на прием к специалистам </w:t>
      </w:r>
      <w:r>
        <w:rPr>
          <w:rFonts w:ascii="Roboto" w:hAnsi="Roboto"/>
          <w:color w:val="000000"/>
          <w:shd w:val="clear" w:color="auto" w:fill="FFFFFF"/>
        </w:rPr>
        <w:t>по адресу: г. Волгоград, ул. Козловская, д. 32а (102 кабинет)</w:t>
      </w:r>
      <w:r>
        <w:rPr>
          <w:rFonts w:ascii="Roboto" w:hAnsi="Roboto"/>
          <w:color w:val="000000"/>
        </w:rPr>
        <w:br/>
      </w:r>
    </w:p>
    <w:p w:rsidR="005D0305" w:rsidRDefault="005D0305"/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6A"/>
    <w:rsid w:val="00164A6A"/>
    <w:rsid w:val="005D0305"/>
    <w:rsid w:val="007C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4135"/>
  <w15:chartTrackingRefBased/>
  <w15:docId w15:val="{A3F41BB2-E3EE-4572-94ED-6A8A6E30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2413"/>
    <w:rPr>
      <w:b/>
      <w:bCs/>
    </w:rPr>
  </w:style>
  <w:style w:type="character" w:styleId="a4">
    <w:name w:val="Hyperlink"/>
    <w:basedOn w:val="a0"/>
    <w:uiPriority w:val="99"/>
    <w:unhideWhenUsed/>
    <w:rsid w:val="007C24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034.eisgkh.ru/index.ht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k034.eisgkh.ru/index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k034.eisgkh.ru/index.htm" TargetMode="External"/><Relationship Id="rId5" Type="http://schemas.openxmlformats.org/officeDocument/2006/relationships/hyperlink" Target="tel:8(800)600-03-57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>diakov.net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2025-02-21T12:57:00Z</dcterms:created>
  <dcterms:modified xsi:type="dcterms:W3CDTF">2025-02-21T12:57:00Z</dcterms:modified>
</cp:coreProperties>
</file>